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E45" w:rsidRPr="00040E45" w:rsidRDefault="00040E45" w:rsidP="00040E45">
      <w:pPr>
        <w:pStyle w:val="NoSpacing"/>
        <w:jc w:val="center"/>
        <w:rPr>
          <w:b/>
          <w:sz w:val="32"/>
          <w:szCs w:val="32"/>
        </w:rPr>
      </w:pPr>
      <w:r w:rsidRPr="00040E45">
        <w:rPr>
          <w:b/>
          <w:sz w:val="32"/>
          <w:szCs w:val="32"/>
        </w:rPr>
        <w:t>ABOUT PAGE:</w:t>
      </w:r>
    </w:p>
    <w:p w:rsidR="00040E45" w:rsidRPr="00040E45" w:rsidRDefault="00040E45" w:rsidP="00040E45">
      <w:pPr>
        <w:pStyle w:val="NoSpacing"/>
        <w:jc w:val="center"/>
        <w:rPr>
          <w:b/>
          <w:sz w:val="32"/>
          <w:szCs w:val="32"/>
        </w:rPr>
      </w:pPr>
    </w:p>
    <w:p w:rsidR="00040E45" w:rsidRPr="00040E45" w:rsidRDefault="00040E45" w:rsidP="00040E45">
      <w:pPr>
        <w:pStyle w:val="NoSpacing"/>
        <w:jc w:val="center"/>
        <w:rPr>
          <w:b/>
          <w:sz w:val="32"/>
          <w:szCs w:val="32"/>
        </w:rPr>
      </w:pPr>
      <w:r w:rsidRPr="00040E45">
        <w:rPr>
          <w:rFonts w:ascii="Calibri" w:eastAsia="Calibri" w:hAnsi="Calibri" w:cs="Calibri"/>
          <w:b/>
          <w:sz w:val="32"/>
          <w:szCs w:val="32"/>
          <w:lang w:eastAsia="en-GB"/>
        </w:rPr>
        <w:t>Our Logic Will Fuel Your Growth</w:t>
      </w:r>
    </w:p>
    <w:p w:rsidR="00040E45" w:rsidRDefault="00040E45" w:rsidP="00040E45">
      <w:pPr>
        <w:pStyle w:val="NoSpacing"/>
        <w:jc w:val="center"/>
        <w:rPr>
          <w:b/>
          <w:sz w:val="32"/>
          <w:szCs w:val="32"/>
        </w:rPr>
      </w:pPr>
      <w:r w:rsidRPr="00040E45">
        <w:rPr>
          <w:b/>
          <w:sz w:val="32"/>
          <w:szCs w:val="32"/>
        </w:rPr>
        <w:t>Specialist, Results-Driven Digital Solutions Provider</w:t>
      </w:r>
    </w:p>
    <w:p w:rsidR="00040E45" w:rsidRDefault="00040E45" w:rsidP="00040E45">
      <w:pPr>
        <w:pStyle w:val="NoSpacing"/>
        <w:jc w:val="center"/>
        <w:rPr>
          <w:b/>
          <w:sz w:val="32"/>
          <w:szCs w:val="32"/>
        </w:rPr>
      </w:pPr>
    </w:p>
    <w:p w:rsidR="00040E45" w:rsidRPr="00040E45" w:rsidRDefault="00040E45" w:rsidP="00040E45">
      <w:pPr>
        <w:pStyle w:val="NoSpacing"/>
        <w:pBdr>
          <w:bottom w:val="single" w:sz="4" w:space="1" w:color="auto"/>
        </w:pBdr>
        <w:jc w:val="center"/>
        <w:rPr>
          <w:b/>
          <w:sz w:val="32"/>
          <w:szCs w:val="32"/>
        </w:rPr>
      </w:pPr>
    </w:p>
    <w:p w:rsidR="00040E45" w:rsidRPr="00040E45" w:rsidRDefault="00040E45" w:rsidP="00040E45">
      <w:pPr>
        <w:pStyle w:val="NoSpacing"/>
        <w:rPr>
          <w:color w:val="000000"/>
        </w:rPr>
      </w:pPr>
    </w:p>
    <w:p w:rsidR="00040E45" w:rsidRPr="00040E45" w:rsidRDefault="00040E45" w:rsidP="00040E45">
      <w:pPr>
        <w:pStyle w:val="NoSpacing"/>
      </w:pPr>
      <w:r w:rsidRPr="00040E45">
        <w:t>We love to solve problems, be it small or highly-complex, especially those that require a need to</w:t>
      </w:r>
    </w:p>
    <w:p w:rsidR="00040E45" w:rsidRPr="00040E45" w:rsidRDefault="00040E45" w:rsidP="00040E45">
      <w:pPr>
        <w:pStyle w:val="NoSpacing"/>
      </w:pPr>
      <w:r w:rsidRPr="00040E45">
        <w:t xml:space="preserve">Innovate and accelerate business growth through integrated digital solutions. </w:t>
      </w:r>
    </w:p>
    <w:p w:rsidR="00040E45" w:rsidRPr="00040E45" w:rsidRDefault="00040E45" w:rsidP="00040E45">
      <w:pPr>
        <w:pStyle w:val="NoSpacing"/>
        <w:rPr>
          <w:color w:val="000000"/>
        </w:rPr>
      </w:pPr>
    </w:p>
    <w:p w:rsidR="00040E45" w:rsidRPr="00040E45" w:rsidRDefault="00040E45" w:rsidP="00040E45">
      <w:pPr>
        <w:pStyle w:val="NoSpacing"/>
      </w:pPr>
      <w:r w:rsidRPr="00040E45">
        <w:t xml:space="preserve">We’re not pitching the same plan to every potential client who get’s in touch. We custom-build highly effective digital solutions for every company that works with us based on their goals and we do this by only working with a handful of clients to keep our service standards high. </w:t>
      </w:r>
    </w:p>
    <w:p w:rsidR="00040E45" w:rsidRPr="00040E45" w:rsidRDefault="00040E45" w:rsidP="00040E45">
      <w:pPr>
        <w:pStyle w:val="NoSpacing"/>
        <w:rPr>
          <w:color w:val="000000"/>
        </w:rPr>
      </w:pPr>
    </w:p>
    <w:p w:rsidR="00040E45" w:rsidRPr="00040E45" w:rsidRDefault="00040E45" w:rsidP="00040E45">
      <w:pPr>
        <w:pStyle w:val="NoSpacing"/>
      </w:pPr>
      <w:r w:rsidRPr="00040E45">
        <w:t xml:space="preserve">We aim to delight clients and their customers with memorable, immersive digital experiences. </w:t>
      </w:r>
    </w:p>
    <w:p w:rsidR="00040E45" w:rsidRPr="00040E45" w:rsidRDefault="00040E45" w:rsidP="00040E45">
      <w:pPr>
        <w:pStyle w:val="NoSpacing"/>
        <w:rPr>
          <w:color w:val="FF0000"/>
        </w:rPr>
      </w:pPr>
    </w:p>
    <w:p w:rsidR="00040E45" w:rsidRPr="00040E45" w:rsidRDefault="00040E45" w:rsidP="00040E45">
      <w:pPr>
        <w:pStyle w:val="NoSpacing"/>
        <w:rPr>
          <w:b/>
        </w:rPr>
      </w:pPr>
      <w:r w:rsidRPr="00040E45">
        <w:rPr>
          <w:b/>
        </w:rPr>
        <w:t xml:space="preserve"> “What’s In the Service Box?” (</w:t>
      </w:r>
      <w:proofErr w:type="gramStart"/>
      <w:r>
        <w:rPr>
          <w:b/>
        </w:rPr>
        <w:t>box</w:t>
      </w:r>
      <w:proofErr w:type="gramEnd"/>
      <w:r>
        <w:rPr>
          <w:b/>
        </w:rPr>
        <w:t xml:space="preserve"> with ‘</w:t>
      </w:r>
      <w:proofErr w:type="spellStart"/>
      <w:r>
        <w:rPr>
          <w:b/>
        </w:rPr>
        <w:t>whats</w:t>
      </w:r>
      <w:proofErr w:type="spellEnd"/>
      <w:r>
        <w:rPr>
          <w:b/>
        </w:rPr>
        <w:t xml:space="preserve"> in the service box’ – our font is open sans)</w:t>
      </w:r>
    </w:p>
    <w:p w:rsidR="00040E45" w:rsidRPr="00040E45" w:rsidRDefault="00040E45" w:rsidP="00040E45">
      <w:pPr>
        <w:pStyle w:val="NoSpacing"/>
      </w:pPr>
      <w:r w:rsidRPr="00040E45">
        <w:t xml:space="preserve">Naturally, it says on the tin that we deliver the results that our clients seek. </w:t>
      </w:r>
    </w:p>
    <w:p w:rsidR="00040E45" w:rsidRPr="00040E45" w:rsidRDefault="00040E45" w:rsidP="00040E45">
      <w:pPr>
        <w:pStyle w:val="NoSpacing"/>
      </w:pPr>
    </w:p>
    <w:p w:rsidR="00040E45" w:rsidRPr="00040E45" w:rsidRDefault="00040E45" w:rsidP="00040E45">
      <w:pPr>
        <w:pStyle w:val="NoSpacing"/>
      </w:pPr>
      <w:r w:rsidRPr="00040E45">
        <w:t xml:space="preserve">Ultimately, by working with </w:t>
      </w:r>
    </w:p>
    <w:p w:rsidR="00040E45" w:rsidRPr="00040E45" w:rsidRDefault="00040E45" w:rsidP="00040E45">
      <w:pPr>
        <w:pStyle w:val="NoSpacing"/>
        <w:rPr>
          <w:ins w:id="0" w:author="Victoria Lyons" w:date="2020-05-22T14:22:00Z"/>
        </w:rPr>
      </w:pPr>
      <w:r w:rsidRPr="00040E45">
        <w:t>Us you will be inspired to re-imagine what is possible and create an improved digital journey with</w:t>
      </w:r>
    </w:p>
    <w:p w:rsidR="00040E45" w:rsidRPr="00040E45" w:rsidRDefault="00040E45" w:rsidP="00040E45">
      <w:pPr>
        <w:pStyle w:val="NoSpacing"/>
      </w:pPr>
      <w:proofErr w:type="gramStart"/>
      <w:r w:rsidRPr="00040E45">
        <w:t>Endless possibilities; increasing your ‘bottom line’ and creating efficiencies along the way.</w:t>
      </w:r>
      <w:proofErr w:type="gramEnd"/>
      <w:r w:rsidRPr="00040E45">
        <w:t xml:space="preserve"> </w:t>
      </w:r>
    </w:p>
    <w:p w:rsidR="00040E45" w:rsidRPr="00040E45" w:rsidRDefault="00040E45" w:rsidP="00040E45">
      <w:pPr>
        <w:pStyle w:val="NoSpacing"/>
      </w:pPr>
    </w:p>
    <w:p w:rsidR="00040E45" w:rsidRPr="00040E45" w:rsidDel="00962DE8" w:rsidRDefault="00040E45" w:rsidP="00040E45">
      <w:pPr>
        <w:pStyle w:val="NoSpacing"/>
        <w:rPr>
          <w:del w:id="1" w:author="Victoria Lyons" w:date="2020-05-22T14:28:00Z"/>
          <w:b/>
        </w:rPr>
      </w:pPr>
      <w:r w:rsidRPr="00040E45">
        <w:rPr>
          <w:b/>
        </w:rPr>
        <w:t>“Our Logic Will Fuel Your Growth” (Rocket illustration)</w:t>
      </w:r>
    </w:p>
    <w:p w:rsidR="00040E45" w:rsidRPr="00040E45" w:rsidRDefault="00040E45" w:rsidP="00040E45">
      <w:pPr>
        <w:pStyle w:val="NoSpacing"/>
        <w:rPr>
          <w:ins w:id="2" w:author="Victoria Lyons" w:date="2020-05-22T14:28:00Z"/>
        </w:rPr>
      </w:pPr>
    </w:p>
    <w:p w:rsidR="00040E45" w:rsidRPr="00040E45" w:rsidRDefault="00040E45" w:rsidP="00040E45">
      <w:pPr>
        <w:pStyle w:val="NoSpacing"/>
        <w:rPr>
          <w:ins w:id="3" w:author="Victoria Lyons" w:date="2020-05-22T14:28:00Z"/>
        </w:rPr>
      </w:pPr>
      <w:r w:rsidRPr="00040E45">
        <w:t>Logic, methodology, and efficiency are the core of our agency. Our logic dictates our actions, we ask</w:t>
      </w:r>
    </w:p>
    <w:p w:rsidR="00040E45" w:rsidRPr="00040E45" w:rsidRDefault="00040E45" w:rsidP="00040E45">
      <w:pPr>
        <w:pStyle w:val="NoSpacing"/>
        <w:rPr>
          <w:ins w:id="4" w:author="Victoria Lyons" w:date="2020-05-22T14:28:00Z"/>
        </w:rPr>
      </w:pPr>
      <w:proofErr w:type="gramStart"/>
      <w:r w:rsidRPr="00040E45">
        <w:t>why</w:t>
      </w:r>
      <w:proofErr w:type="gramEnd"/>
      <w:r w:rsidRPr="00040E45">
        <w:t>, we run through scenarios, we think through the process and the take time to understand the</w:t>
      </w:r>
    </w:p>
    <w:p w:rsidR="00040E45" w:rsidRPr="00040E45" w:rsidRDefault="00040E45" w:rsidP="00040E45">
      <w:pPr>
        <w:pStyle w:val="NoSpacing"/>
      </w:pPr>
      <w:proofErr w:type="gramStart"/>
      <w:r w:rsidRPr="00040E45">
        <w:t>details</w:t>
      </w:r>
      <w:proofErr w:type="gramEnd"/>
      <w:r w:rsidRPr="00040E45">
        <w:t xml:space="preserve"> of your business. </w:t>
      </w:r>
    </w:p>
    <w:p w:rsidR="00040E45" w:rsidRPr="00040E45" w:rsidRDefault="00040E45" w:rsidP="00040E45">
      <w:pPr>
        <w:pStyle w:val="NoSpacing"/>
      </w:pPr>
    </w:p>
    <w:p w:rsidR="00040E45" w:rsidRPr="00040E45" w:rsidRDefault="00040E45" w:rsidP="00040E45">
      <w:pPr>
        <w:pStyle w:val="NoSpacing"/>
        <w:rPr>
          <w:ins w:id="5" w:author="Victoria Lyons" w:date="2020-05-22T14:28:00Z"/>
        </w:rPr>
      </w:pPr>
      <w:r w:rsidRPr="00040E45">
        <w:t>We are methodical in our approach. Marketing is an investment for our clients,</w:t>
      </w:r>
    </w:p>
    <w:p w:rsidR="00040E45" w:rsidRPr="00040E45" w:rsidRDefault="00040E45" w:rsidP="00040E45">
      <w:pPr>
        <w:pStyle w:val="NoSpacing"/>
        <w:rPr>
          <w:del w:id="6" w:author="Victoria Lyons" w:date="2020-05-22T14:28:00Z"/>
        </w:rPr>
      </w:pPr>
      <w:r w:rsidRPr="00040E45">
        <w:t>With logical thinking and a methodical approach we ensure the best return on that investment.</w:t>
      </w:r>
    </w:p>
    <w:p w:rsidR="00040E45" w:rsidRPr="00040E45" w:rsidRDefault="00040E45" w:rsidP="00040E45">
      <w:pPr>
        <w:pStyle w:val="NoSpacing"/>
      </w:pPr>
    </w:p>
    <w:p w:rsidR="00040E45" w:rsidRPr="00040E45" w:rsidDel="009B09B8" w:rsidRDefault="00040E45" w:rsidP="00040E45">
      <w:pPr>
        <w:pStyle w:val="NoSpacing"/>
        <w:rPr>
          <w:del w:id="7" w:author="Victoria Lyons" w:date="2020-05-22T14:36:00Z"/>
        </w:rPr>
      </w:pPr>
      <w:r w:rsidRPr="00040E45">
        <w:t xml:space="preserve">We don't ‘sell’ </w:t>
      </w:r>
      <w:proofErr w:type="gramStart"/>
      <w:r w:rsidRPr="00040E45">
        <w:t>services,</w:t>
      </w:r>
      <w:proofErr w:type="gramEnd"/>
      <w:r w:rsidRPr="00040E45">
        <w:t xml:space="preserve"> instead, we provide unique solutions to mitigate real </w:t>
      </w:r>
      <w:proofErr w:type="spellStart"/>
      <w:r w:rsidRPr="00040E45">
        <w:t>business</w:t>
      </w:r>
    </w:p>
    <w:p w:rsidR="00040E45" w:rsidRPr="00040E45" w:rsidRDefault="00040E45" w:rsidP="00040E45">
      <w:pPr>
        <w:pStyle w:val="NoSpacing"/>
        <w:rPr>
          <w:del w:id="8" w:author="Victoria Lyons" w:date="2020-05-22T14:37:00Z"/>
        </w:rPr>
      </w:pPr>
      <w:proofErr w:type="gramStart"/>
      <w:r w:rsidRPr="00040E45">
        <w:t>challenges</w:t>
      </w:r>
      <w:proofErr w:type="spellEnd"/>
      <w:proofErr w:type="gramEnd"/>
      <w:r w:rsidRPr="00040E45">
        <w:t xml:space="preserve">, we look at your unique business and craft solutions to solve your </w:t>
      </w:r>
      <w:proofErr w:type="spellStart"/>
      <w:r w:rsidRPr="00040E45">
        <w:t>problems.</w:t>
      </w:r>
      <w:del w:id="9" w:author="Victoria Lyons" w:date="2020-05-22T14:37:00Z">
        <w:r w:rsidRPr="00040E45" w:rsidDel="009B09B8">
          <w:br/>
        </w:r>
      </w:del>
    </w:p>
    <w:p w:rsidR="00040E45" w:rsidRPr="00040E45" w:rsidRDefault="00040E45" w:rsidP="00040E45">
      <w:pPr>
        <w:pStyle w:val="NoSpacing"/>
        <w:rPr>
          <w:ins w:id="10" w:author="Victoria Lyons" w:date="2020-05-22T14:37:00Z"/>
        </w:rPr>
      </w:pPr>
      <w:r w:rsidRPr="00040E45">
        <w:t>Whether</w:t>
      </w:r>
      <w:proofErr w:type="spellEnd"/>
      <w:r w:rsidRPr="00040E45">
        <w:t xml:space="preserve"> that be getting your more visibility</w:t>
      </w:r>
    </w:p>
    <w:p w:rsidR="00040E45" w:rsidRPr="00040E45" w:rsidRDefault="00040E45" w:rsidP="00040E45">
      <w:pPr>
        <w:pStyle w:val="NoSpacing"/>
        <w:rPr>
          <w:ins w:id="11" w:author="Victoria Lyons" w:date="2020-05-22T14:37:00Z"/>
        </w:rPr>
      </w:pPr>
      <w:proofErr w:type="gramStart"/>
      <w:r w:rsidRPr="00040E45">
        <w:t>online</w:t>
      </w:r>
      <w:proofErr w:type="gramEnd"/>
      <w:r w:rsidRPr="00040E45">
        <w:t>, generating traffic, creating an optimised user journey for your customers, keeping existing</w:t>
      </w:r>
    </w:p>
    <w:p w:rsidR="00040E45" w:rsidRPr="00040E45" w:rsidRDefault="00040E45" w:rsidP="00040E45">
      <w:pPr>
        <w:pStyle w:val="NoSpacing"/>
      </w:pPr>
      <w:proofErr w:type="gramStart"/>
      <w:r w:rsidRPr="00040E45">
        <w:t>customers</w:t>
      </w:r>
      <w:proofErr w:type="gramEnd"/>
      <w:r w:rsidRPr="00040E45">
        <w:t xml:space="preserve"> happy; whatever challenge your facing we have the right solution to solve it. </w:t>
      </w:r>
    </w:p>
    <w:p w:rsidR="00040E45" w:rsidRPr="00040E45" w:rsidRDefault="00040E45" w:rsidP="00040E45">
      <w:pPr>
        <w:pStyle w:val="NoSpacing"/>
      </w:pPr>
    </w:p>
    <w:p w:rsidR="00040E45" w:rsidRPr="00AE4E34" w:rsidRDefault="00040E45" w:rsidP="00040E45">
      <w:pPr>
        <w:pStyle w:val="NoSpacing"/>
      </w:pPr>
      <w:r w:rsidRPr="00040E45">
        <w:t>What’s your business challenge?</w:t>
      </w:r>
      <w:r>
        <w:t xml:space="preserve"> &lt;- links to a new business challenges page</w:t>
      </w:r>
    </w:p>
    <w:p w:rsidR="00E569D6" w:rsidRDefault="00E569D6"/>
    <w:sectPr w:rsidR="00E569D6" w:rsidSect="00E569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40E45"/>
    <w:rsid w:val="00040E45"/>
    <w:rsid w:val="00CC3171"/>
    <w:rsid w:val="00E56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9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040E45"/>
    <w:rPr>
      <w:rFonts w:ascii="Calibri" w:eastAsia="Calibri" w:hAnsi="Calibri" w:cs="Calibri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E4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40E4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Arun Jandu</dc:creator>
  <cp:lastModifiedBy>Arun Jandu</cp:lastModifiedBy>
  <cp:revision>1</cp:revision>
  <dcterms:created xsi:type="dcterms:W3CDTF">2020-08-24T09:22:00Z</dcterms:created>
  <dcterms:modified xsi:type="dcterms:W3CDTF">2020-08-24T09:24:00Z</dcterms:modified>
</cp:coreProperties>
</file>